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B2CB6A3" w14:textId="01B5E299" w:rsidR="0002305D" w:rsidRDefault="0002305D"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140767FB"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354DAB6E" w:rsidR="0024457F" w:rsidRPr="00764789" w:rsidRDefault="0024457F" w:rsidP="00764789">
      <w:pPr>
        <w:autoSpaceDE w:val="0"/>
        <w:autoSpaceDN w:val="0"/>
        <w:adjustRightInd w:val="0"/>
        <w:jc w:val="both"/>
        <w:rPr>
          <w:rFonts w:ascii="Calibri" w:hAnsi="Calibri" w:cs="Calibr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67438C">
        <w:rPr>
          <w:rFonts w:ascii="Calibri" w:hAnsi="Calibri" w:cs="Calibri"/>
          <w:sz w:val="22"/>
          <w:szCs w:val="22"/>
        </w:rPr>
        <w:t>veřejné zakázky malého rozsa</w:t>
      </w:r>
      <w:r w:rsidR="0098606F">
        <w:rPr>
          <w:rFonts w:ascii="Calibri" w:hAnsi="Calibri" w:cs="Calibri"/>
          <w:sz w:val="22"/>
          <w:szCs w:val="22"/>
        </w:rPr>
        <w:t>h</w:t>
      </w:r>
      <w:r w:rsidR="0067438C">
        <w:rPr>
          <w:rFonts w:ascii="Calibri" w:hAnsi="Calibri" w:cs="Calibri"/>
          <w:sz w:val="22"/>
          <w:szCs w:val="22"/>
        </w:rPr>
        <w:t>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w:t>
      </w:r>
      <w:r w:rsidR="0067438C">
        <w:rPr>
          <w:rFonts w:ascii="Calibri" w:hAnsi="Calibri" w:cs="Calibri"/>
          <w:sz w:val="22"/>
          <w:szCs w:val="22"/>
        </w:rPr>
        <w:t xml:space="preserve"> názvem </w:t>
      </w:r>
      <w:r w:rsidR="00146E7E" w:rsidRPr="00146E7E">
        <w:rPr>
          <w:rFonts w:ascii="Calibri" w:hAnsi="Calibri" w:cs="Calibri"/>
          <w:b/>
          <w:bCs/>
          <w:sz w:val="22"/>
          <w:szCs w:val="22"/>
        </w:rPr>
        <w:t xml:space="preserve">Léčivý přípravek ATC skupiny C03CA01 léčiva s účinnou látkou </w:t>
      </w:r>
      <w:proofErr w:type="spellStart"/>
      <w:r w:rsidR="00146E7E" w:rsidRPr="00146E7E">
        <w:rPr>
          <w:rFonts w:ascii="Calibri" w:hAnsi="Calibri" w:cs="Calibri"/>
          <w:b/>
          <w:bCs/>
          <w:sz w:val="22"/>
          <w:szCs w:val="22"/>
        </w:rPr>
        <w:t>furosemid</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w:t>
      </w:r>
      <w:r w:rsidR="0067438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347C33F"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146E7E" w:rsidRPr="00146E7E">
        <w:rPr>
          <w:rFonts w:ascii="Calibri" w:hAnsi="Calibri" w:cs="Arial"/>
          <w:b/>
          <w:bCs/>
          <w:sz w:val="22"/>
          <w:szCs w:val="22"/>
        </w:rPr>
        <w:t xml:space="preserve">ATC skupiny C03CA01 léčiva s účinnou látkou </w:t>
      </w:r>
      <w:proofErr w:type="spellStart"/>
      <w:r w:rsidR="00146E7E" w:rsidRPr="00146E7E">
        <w:rPr>
          <w:rFonts w:ascii="Calibri" w:hAnsi="Calibri" w:cs="Arial"/>
          <w:b/>
          <w:bCs/>
          <w:sz w:val="22"/>
          <w:szCs w:val="22"/>
        </w:rPr>
        <w:t>furosemid</w:t>
      </w:r>
      <w:proofErr w:type="spellEnd"/>
      <w:r w:rsidR="00764789" w:rsidRPr="00764789">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B932595"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této smlouv</w:t>
      </w:r>
      <w:r w:rsidR="003F6F3B">
        <w:rPr>
          <w:rFonts w:ascii="Calibri" w:hAnsi="Calibri" w:cs="Calibri"/>
          <w:sz w:val="22"/>
          <w:szCs w:val="22"/>
        </w:rPr>
        <w:t>ě</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527899">
        <w:rPr>
          <w:rFonts w:ascii="Calibri" w:hAnsi="Calibri" w:cs="Calibri"/>
          <w:sz w:val="22"/>
          <w:szCs w:val="22"/>
        </w:rPr>
        <w:t xml:space="preserve">, </w:t>
      </w:r>
      <w:bookmarkStart w:id="1" w:name="_Hlk109636773"/>
      <w:r w:rsidR="00D34FFD" w:rsidRPr="00527899">
        <w:rPr>
          <w:rFonts w:ascii="Calibri" w:hAnsi="Calibri" w:cs="Calibri"/>
          <w:sz w:val="22"/>
          <w:szCs w:val="22"/>
        </w:rPr>
        <w:t>na základě dílčích objednávek vystavených kupujícím</w:t>
      </w:r>
      <w:bookmarkEnd w:id="1"/>
      <w:r w:rsidR="00D34FFD" w:rsidRPr="00527899">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7158ED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808"/>
      <w:r w:rsidR="00D34FFD" w:rsidRPr="00527899">
        <w:rPr>
          <w:rFonts w:ascii="Calibri" w:hAnsi="Calibri" w:cs="Calibri"/>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6D7BFA" w:rsidRPr="004617FC">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22A0ECDA" w:rsidR="0002305D" w:rsidRDefault="0002305D" w:rsidP="005E0F36">
      <w:pPr>
        <w:jc w:val="both"/>
        <w:rPr>
          <w:rFonts w:ascii="Calibri" w:hAnsi="Calibri" w:cs="Calibri"/>
          <w:iCs/>
          <w:sz w:val="22"/>
          <w:szCs w:val="22"/>
        </w:rPr>
      </w:pPr>
    </w:p>
    <w:p w14:paraId="12AB3353" w14:textId="77777777" w:rsidR="0067438C" w:rsidRPr="004617FC" w:rsidRDefault="0067438C"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0230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0230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06478E66" w14:textId="7146D610" w:rsidR="00343FBE" w:rsidRPr="004617FC" w:rsidRDefault="00812CA0" w:rsidP="00FF4792">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78BF813E" w14:textId="1EB906F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FF4792">
        <w:rPr>
          <w:rFonts w:ascii="Calibri" w:hAnsi="Calibri" w:cs="Calibri"/>
          <w:b/>
          <w:sz w:val="22"/>
          <w:szCs w:val="22"/>
        </w:rPr>
        <w:t>5</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w:t>
      </w:r>
      <w:r w:rsidR="00FF4792">
        <w:rPr>
          <w:rFonts w:ascii="Calibri" w:hAnsi="Calibri" w:cs="Calibri"/>
          <w:sz w:val="22"/>
          <w:szCs w:val="22"/>
        </w:rPr>
        <w:t>vy</w:t>
      </w:r>
      <w:r w:rsidRPr="004617FC">
        <w:rPr>
          <w:rFonts w:ascii="Calibri" w:hAnsi="Calibri" w:cs="Calibri"/>
          <w:sz w:val="22"/>
          <w:szCs w:val="22"/>
        </w:rPr>
        <w:t>.</w:t>
      </w:r>
    </w:p>
    <w:p w14:paraId="65CE16A4" w14:textId="0DCBAD68" w:rsidR="007460F2" w:rsidRPr="004617FC" w:rsidRDefault="007460F2" w:rsidP="00FF4792">
      <w:pPr>
        <w:ind w:left="709" w:hanging="709"/>
        <w:jc w:val="both"/>
        <w:rPr>
          <w:rFonts w:ascii="Calibri" w:hAnsi="Calibri" w:cs="Calibri"/>
          <w:szCs w:val="22"/>
        </w:rPr>
      </w:pPr>
      <w:r w:rsidRPr="004617FC">
        <w:rPr>
          <w:rFonts w:ascii="Calibri" w:hAnsi="Calibri" w:cs="Calibri"/>
          <w:b/>
          <w:sz w:val="22"/>
          <w:szCs w:val="22"/>
        </w:rPr>
        <w:t>3.</w:t>
      </w:r>
      <w:r w:rsidR="00FF4792">
        <w:rPr>
          <w:rFonts w:ascii="Calibri" w:hAnsi="Calibri" w:cs="Calibri"/>
          <w:b/>
          <w:sz w:val="22"/>
          <w:szCs w:val="22"/>
        </w:rPr>
        <w:t>6</w:t>
      </w:r>
      <w:r w:rsidRPr="004617FC">
        <w:rPr>
          <w:rFonts w:ascii="Calibri" w:hAnsi="Calibri" w:cs="Calibri"/>
          <w:sz w:val="22"/>
          <w:szCs w:val="22"/>
        </w:rPr>
        <w:tab/>
      </w:r>
      <w:r w:rsidR="00FF4792">
        <w:rPr>
          <w:rFonts w:ascii="Calibri" w:hAnsi="Calibri" w:cs="Calibri"/>
          <w:sz w:val="22"/>
          <w:szCs w:val="22"/>
        </w:rPr>
        <w:t>Dodávka musí obsahovat dodací list</w:t>
      </w:r>
      <w:r w:rsidR="001B2D5F" w:rsidRPr="004617FC">
        <w:rPr>
          <w:rFonts w:ascii="Calibri" w:hAnsi="Calibri" w:cs="Calibri"/>
          <w:szCs w:val="22"/>
        </w:rPr>
        <w:t>.</w:t>
      </w:r>
    </w:p>
    <w:p w14:paraId="2E4779CE" w14:textId="6EB465B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74F93AF" w:rsidR="007460F2"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1A3A935A" w14:textId="636C083D" w:rsidR="00D07CAD"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00FF4792">
        <w:rPr>
          <w:rFonts w:ascii="Calibri" w:hAnsi="Calibri" w:cs="Calibri"/>
          <w:szCs w:val="22"/>
        </w:rPr>
        <w:t>.</w:t>
      </w:r>
    </w:p>
    <w:p w14:paraId="5433B36B" w14:textId="443396A7"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8</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C546C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9</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9A78A5">
        <w:rPr>
          <w:rFonts w:ascii="Calibri" w:hAnsi="Calibri" w:cs="Calibri"/>
          <w:sz w:val="22"/>
          <w:szCs w:val="22"/>
        </w:rPr>
        <w:t>zboží</w:t>
      </w:r>
      <w:r w:rsidR="00D51DFE" w:rsidRPr="009A78A5">
        <w:rPr>
          <w:rFonts w:ascii="Calibri" w:hAnsi="Calibri" w:cs="Calibri"/>
          <w:sz w:val="22"/>
          <w:szCs w:val="22"/>
        </w:rPr>
        <w:t xml:space="preserve"> </w:t>
      </w:r>
      <w:r w:rsidR="00D51DFE" w:rsidRPr="009A78A5">
        <w:rPr>
          <w:rFonts w:ascii="Calibri" w:hAnsi="Calibri" w:cs="Calibri"/>
          <w:b/>
          <w:bCs/>
          <w:sz w:val="22"/>
          <w:szCs w:val="22"/>
        </w:rPr>
        <w:t xml:space="preserve">za období </w:t>
      </w:r>
      <w:r w:rsidR="00690D0E" w:rsidRPr="009A78A5">
        <w:rPr>
          <w:rFonts w:ascii="Calibri" w:hAnsi="Calibri" w:cs="Calibri"/>
          <w:b/>
          <w:bCs/>
          <w:sz w:val="22"/>
          <w:szCs w:val="22"/>
        </w:rPr>
        <w:t>2 let (24</w:t>
      </w:r>
      <w:r w:rsidR="00D51DFE" w:rsidRPr="009A78A5">
        <w:rPr>
          <w:rFonts w:ascii="Calibri" w:hAnsi="Calibri" w:cs="Calibri"/>
          <w:b/>
          <w:bCs/>
          <w:sz w:val="22"/>
          <w:szCs w:val="22"/>
        </w:rPr>
        <w:t xml:space="preserve"> měsíců)</w:t>
      </w:r>
      <w:r w:rsidR="009306B9" w:rsidRPr="009A78A5">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A47F59">
      <w:pPr>
        <w:pStyle w:val="Zkladntextodsazen3"/>
        <w:spacing w:after="0"/>
        <w:ind w:left="709" w:hanging="709"/>
        <w:jc w:val="both"/>
        <w:rPr>
          <w:rFonts w:ascii="Calibri" w:hAnsi="Calibri" w:cs="Calibri"/>
          <w:sz w:val="22"/>
          <w:szCs w:val="22"/>
        </w:rPr>
      </w:pPr>
    </w:p>
    <w:p w14:paraId="7CF275EB" w14:textId="52FF2FBB"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55AF1A5C"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39932EAA"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5307F96D" w14:textId="20D25B7C"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49CFDC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DFB0E5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D90FCB">
        <w:rPr>
          <w:rFonts w:ascii="Calibri" w:hAnsi="Calibri" w:cs="Calibri"/>
          <w:sz w:val="22"/>
          <w:szCs w:val="22"/>
        </w:rPr>
        <w:t>v pracovních dnech</w:t>
      </w:r>
      <w:r w:rsidRPr="004617FC">
        <w:rPr>
          <w:rFonts w:ascii="Calibri" w:hAnsi="Calibri" w:cs="Calibri"/>
          <w:sz w:val="22"/>
          <w:szCs w:val="22"/>
        </w:rPr>
        <w:t xml:space="preserve">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9A78A5">
        <w:rPr>
          <w:rFonts w:ascii="Calibri" w:hAnsi="Calibri" w:cs="Calibri"/>
          <w:b/>
          <w:iCs/>
          <w:sz w:val="22"/>
          <w:szCs w:val="22"/>
        </w:rPr>
        <w:t xml:space="preserve">dobu </w:t>
      </w:r>
      <w:r w:rsidR="00F77E40" w:rsidRPr="009A78A5">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4232025F" w14:textId="77777777" w:rsidR="00A47F59" w:rsidRDefault="00A47F59" w:rsidP="00FF4792">
      <w:pPr>
        <w:pStyle w:val="Zkladntextodsazen"/>
        <w:spacing w:after="0"/>
        <w:ind w:left="0"/>
        <w:jc w:val="both"/>
        <w:rPr>
          <w:rFonts w:ascii="Calibri" w:hAnsi="Calibri" w:cs="Calibri"/>
          <w:sz w:val="22"/>
          <w:szCs w:val="22"/>
        </w:rPr>
      </w:pPr>
    </w:p>
    <w:p w14:paraId="1E12E71E" w14:textId="77777777" w:rsidR="00076408" w:rsidRDefault="00076408" w:rsidP="0024457F">
      <w:pPr>
        <w:pStyle w:val="Zkladntextodsazen"/>
        <w:spacing w:after="0"/>
        <w:ind w:left="705" w:hanging="705"/>
        <w:jc w:val="both"/>
        <w:rPr>
          <w:rFonts w:ascii="Calibri" w:hAnsi="Calibri" w:cs="Calibri"/>
          <w:sz w:val="22"/>
          <w:szCs w:val="22"/>
        </w:rPr>
      </w:pPr>
    </w:p>
    <w:p w14:paraId="241AC023" w14:textId="24CE6C06"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1E9B1A9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0866CA">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1E4FFF3D" w:rsidR="004B5104" w:rsidRDefault="004B5104" w:rsidP="0024457F">
      <w:pPr>
        <w:rPr>
          <w:rFonts w:ascii="Calibri" w:hAnsi="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4E49E2CA" w:rsidR="0024457F" w:rsidRDefault="0024457F" w:rsidP="0024457F">
      <w:pPr>
        <w:rPr>
          <w:rFonts w:ascii="Calibri" w:hAnsi="Calibri"/>
          <w:bCs/>
          <w:sz w:val="22"/>
          <w:szCs w:val="22"/>
        </w:rPr>
      </w:pPr>
    </w:p>
    <w:p w14:paraId="038E4404" w14:textId="03D3FEC3" w:rsidR="005A56A6" w:rsidRDefault="005A56A6" w:rsidP="0024457F">
      <w:pPr>
        <w:rPr>
          <w:rFonts w:ascii="Calibri" w:hAnsi="Calibri"/>
          <w:bCs/>
          <w:sz w:val="22"/>
          <w:szCs w:val="22"/>
        </w:rPr>
      </w:pPr>
    </w:p>
    <w:p w14:paraId="76E11FE1" w14:textId="77777777" w:rsidR="005A56A6" w:rsidRPr="004617FC" w:rsidRDefault="005A56A6"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B0BA486E"/>
    <w:lvl w:ilvl="0" w:tplc="002E678E">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866CA"/>
    <w:rsid w:val="00091376"/>
    <w:rsid w:val="00096DC0"/>
    <w:rsid w:val="000A2A80"/>
    <w:rsid w:val="000B54D9"/>
    <w:rsid w:val="000D64BA"/>
    <w:rsid w:val="000E1A8F"/>
    <w:rsid w:val="000E1D2F"/>
    <w:rsid w:val="000F100C"/>
    <w:rsid w:val="00126C75"/>
    <w:rsid w:val="00135413"/>
    <w:rsid w:val="00146E7E"/>
    <w:rsid w:val="001508E3"/>
    <w:rsid w:val="00167D6F"/>
    <w:rsid w:val="00186540"/>
    <w:rsid w:val="001923EA"/>
    <w:rsid w:val="00193B38"/>
    <w:rsid w:val="001A0E03"/>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3F6F3B"/>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27899"/>
    <w:rsid w:val="00533BE6"/>
    <w:rsid w:val="00543774"/>
    <w:rsid w:val="005674B9"/>
    <w:rsid w:val="0058153E"/>
    <w:rsid w:val="005920BC"/>
    <w:rsid w:val="005939C0"/>
    <w:rsid w:val="005A4EDB"/>
    <w:rsid w:val="005A56A6"/>
    <w:rsid w:val="005B26ED"/>
    <w:rsid w:val="005D02F6"/>
    <w:rsid w:val="005E0F36"/>
    <w:rsid w:val="005F38F7"/>
    <w:rsid w:val="00611F02"/>
    <w:rsid w:val="006220DA"/>
    <w:rsid w:val="00632931"/>
    <w:rsid w:val="00645BB4"/>
    <w:rsid w:val="00663060"/>
    <w:rsid w:val="0067099F"/>
    <w:rsid w:val="0067438C"/>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4789"/>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06F"/>
    <w:rsid w:val="00991E2E"/>
    <w:rsid w:val="009940AA"/>
    <w:rsid w:val="0099587F"/>
    <w:rsid w:val="00997989"/>
    <w:rsid w:val="009A78A5"/>
    <w:rsid w:val="009B4E1F"/>
    <w:rsid w:val="009B7599"/>
    <w:rsid w:val="009D46DF"/>
    <w:rsid w:val="009F34A6"/>
    <w:rsid w:val="009F4906"/>
    <w:rsid w:val="009F5531"/>
    <w:rsid w:val="00A04773"/>
    <w:rsid w:val="00A07B7B"/>
    <w:rsid w:val="00A31487"/>
    <w:rsid w:val="00A35057"/>
    <w:rsid w:val="00A47F59"/>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4FFD"/>
    <w:rsid w:val="00D366B7"/>
    <w:rsid w:val="00D51DFE"/>
    <w:rsid w:val="00D53BCC"/>
    <w:rsid w:val="00D66BCF"/>
    <w:rsid w:val="00D67A3D"/>
    <w:rsid w:val="00D90FCB"/>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2C89"/>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792"/>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8</Pages>
  <Words>3114</Words>
  <Characters>18373</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47</cp:revision>
  <cp:lastPrinted>2018-05-18T08:11:00Z</cp:lastPrinted>
  <dcterms:created xsi:type="dcterms:W3CDTF">2020-12-12T19:09:00Z</dcterms:created>
  <dcterms:modified xsi:type="dcterms:W3CDTF">2022-07-30T07:42:00Z</dcterms:modified>
</cp:coreProperties>
</file>